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Default Extension="xlsb" ContentType="application/vnd.ms-excel.sheet.binary.macroEnabled.12"/>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B02" w:rsidRPr="009206AD" w:rsidRDefault="00AD6566" w:rsidP="00CE6DAC">
      <w:pPr>
        <w:spacing w:after="0" w:line="480" w:lineRule="auto"/>
        <w:rPr>
          <w:rFonts w:ascii="Times New Roman" w:hAnsi="Times New Roman" w:cs="Times New Roman"/>
          <w:sz w:val="24"/>
          <w:szCs w:val="24"/>
        </w:rPr>
      </w:pPr>
      <w:commentRangeStart w:id="0"/>
      <w:r w:rsidRPr="009206AD">
        <w:rPr>
          <w:rFonts w:ascii="Times New Roman" w:hAnsi="Times New Roman" w:cs="Times New Roman"/>
          <w:sz w:val="24"/>
          <w:szCs w:val="24"/>
        </w:rPr>
        <w:t xml:space="preserve">Devin Johns </w:t>
      </w:r>
      <w:commentRangeEnd w:id="0"/>
      <w:r w:rsidR="00061287">
        <w:rPr>
          <w:rStyle w:val="CommentReference"/>
        </w:rPr>
        <w:commentReference w:id="0"/>
      </w:r>
    </w:p>
    <w:p w:rsidR="00AD6566" w:rsidRPr="009206AD" w:rsidRDefault="00AD6566" w:rsidP="00CE6DAC">
      <w:pPr>
        <w:spacing w:after="0" w:line="480" w:lineRule="auto"/>
        <w:rPr>
          <w:rFonts w:ascii="Times New Roman" w:hAnsi="Times New Roman" w:cs="Times New Roman"/>
          <w:sz w:val="24"/>
          <w:szCs w:val="24"/>
        </w:rPr>
      </w:pPr>
      <w:r w:rsidRPr="009206AD">
        <w:rPr>
          <w:rFonts w:ascii="Times New Roman" w:hAnsi="Times New Roman" w:cs="Times New Roman"/>
          <w:sz w:val="24"/>
          <w:szCs w:val="24"/>
        </w:rPr>
        <w:t>AP Literature and Composition</w:t>
      </w:r>
    </w:p>
    <w:p w:rsidR="00AD6566" w:rsidRPr="009206AD" w:rsidRDefault="00AD6566" w:rsidP="00CE6DAC">
      <w:pPr>
        <w:spacing w:after="0" w:line="480" w:lineRule="auto"/>
        <w:rPr>
          <w:rFonts w:ascii="Times New Roman" w:hAnsi="Times New Roman" w:cs="Times New Roman"/>
          <w:sz w:val="24"/>
          <w:szCs w:val="24"/>
        </w:rPr>
      </w:pPr>
      <w:r w:rsidRPr="009206AD">
        <w:rPr>
          <w:rFonts w:ascii="Times New Roman" w:hAnsi="Times New Roman" w:cs="Times New Roman"/>
          <w:sz w:val="24"/>
          <w:szCs w:val="24"/>
        </w:rPr>
        <w:t>Title Analysis</w:t>
      </w:r>
      <w:r w:rsidR="006A0220">
        <w:rPr>
          <w:rFonts w:ascii="Times New Roman" w:hAnsi="Times New Roman" w:cs="Times New Roman"/>
          <w:sz w:val="24"/>
          <w:szCs w:val="24"/>
        </w:rPr>
        <w:t xml:space="preserve"> Revision</w:t>
      </w:r>
    </w:p>
    <w:p w:rsidR="00AD6566" w:rsidRPr="009206AD" w:rsidRDefault="006A0220" w:rsidP="00CE6DAC">
      <w:pPr>
        <w:spacing w:after="0" w:line="480" w:lineRule="auto"/>
        <w:rPr>
          <w:rFonts w:ascii="Times New Roman" w:hAnsi="Times New Roman" w:cs="Times New Roman"/>
          <w:sz w:val="24"/>
          <w:szCs w:val="24"/>
        </w:rPr>
      </w:pPr>
      <w:r>
        <w:rPr>
          <w:rFonts w:ascii="Times New Roman" w:hAnsi="Times New Roman" w:cs="Times New Roman"/>
          <w:sz w:val="24"/>
          <w:szCs w:val="24"/>
        </w:rPr>
        <w:t>January 4, 2010</w:t>
      </w:r>
    </w:p>
    <w:p w:rsidR="00AD6566" w:rsidRPr="009206AD" w:rsidRDefault="00AD6566" w:rsidP="00CE6DAC">
      <w:pPr>
        <w:spacing w:after="0" w:line="480" w:lineRule="auto"/>
        <w:jc w:val="center"/>
        <w:rPr>
          <w:rFonts w:ascii="Times New Roman" w:hAnsi="Times New Roman" w:cs="Times New Roman"/>
          <w:sz w:val="24"/>
          <w:szCs w:val="24"/>
        </w:rPr>
      </w:pPr>
      <w:r w:rsidRPr="009206AD">
        <w:rPr>
          <w:rFonts w:ascii="Times New Roman" w:hAnsi="Times New Roman" w:cs="Times New Roman"/>
          <w:sz w:val="24"/>
          <w:szCs w:val="24"/>
        </w:rPr>
        <w:t>Barbie, You’re a Doll!</w:t>
      </w:r>
    </w:p>
    <w:p w:rsidR="00E515E8" w:rsidRDefault="00E515E8" w:rsidP="00CE6DAC">
      <w:pPr>
        <w:spacing w:after="0" w:line="480" w:lineRule="auto"/>
        <w:ind w:firstLine="720"/>
        <w:rPr>
          <w:rFonts w:ascii="Times New Roman" w:hAnsi="Times New Roman" w:cs="Times New Roman"/>
          <w:sz w:val="24"/>
          <w:szCs w:val="24"/>
        </w:rPr>
      </w:pPr>
      <w:r w:rsidRPr="009206AD">
        <w:rPr>
          <w:rFonts w:ascii="Times New Roman" w:hAnsi="Times New Roman" w:cs="Times New Roman"/>
          <w:sz w:val="24"/>
          <w:szCs w:val="24"/>
        </w:rPr>
        <w:t>At first glance, the poem “Barbie Doll” appears to be about either a child’s toy or a seemingly perfect young woman. However, right away in the first stanza, this assumption is disproved. “Barbie Doll”</w:t>
      </w:r>
      <w:del w:id="1" w:author="Valued Customer" w:date="2010-01-04T18:51:00Z">
        <w:r w:rsidRPr="009206AD" w:rsidDel="008B4D35">
          <w:rPr>
            <w:rFonts w:ascii="Times New Roman" w:hAnsi="Times New Roman" w:cs="Times New Roman"/>
            <w:sz w:val="24"/>
            <w:szCs w:val="24"/>
          </w:rPr>
          <w:delText xml:space="preserve"> </w:delText>
        </w:r>
        <w:commentRangeStart w:id="2"/>
        <w:r w:rsidRPr="008B4D35" w:rsidDel="008B4D35">
          <w:rPr>
            <w:rFonts w:ascii="Times New Roman" w:hAnsi="Times New Roman" w:cs="Times New Roman"/>
            <w:sz w:val="24"/>
            <w:szCs w:val="24"/>
            <w:highlight w:val="cyan"/>
          </w:rPr>
          <w:delText>misleads readers to be quite the opposite of what is expected</w:delText>
        </w:r>
        <w:commentRangeEnd w:id="2"/>
        <w:r w:rsidR="000D0B98" w:rsidRPr="008B4D35" w:rsidDel="008B4D35">
          <w:rPr>
            <w:rStyle w:val="CommentReference"/>
            <w:highlight w:val="cyan"/>
          </w:rPr>
          <w:commentReference w:id="2"/>
        </w:r>
      </w:del>
      <w:ins w:id="3" w:author="Valued Customer" w:date="2010-01-04T18:51:00Z">
        <w:r w:rsidR="008B4D35">
          <w:rPr>
            <w:rFonts w:ascii="Times New Roman" w:hAnsi="Times New Roman" w:cs="Times New Roman"/>
            <w:sz w:val="24"/>
            <w:szCs w:val="24"/>
          </w:rPr>
          <w:t xml:space="preserve"> </w:t>
        </w:r>
      </w:ins>
      <w:r w:rsidR="008B4D35" w:rsidRPr="008B4D35">
        <w:rPr>
          <w:rFonts w:ascii="Times New Roman" w:hAnsi="Times New Roman" w:cs="Times New Roman"/>
          <w:sz w:val="24"/>
          <w:szCs w:val="24"/>
          <w:highlight w:val="cyan"/>
        </w:rPr>
        <w:t>gives the impression the poem will be about a pretty girl or doll when it is actually about the opposite</w:t>
      </w:r>
      <w:r w:rsidRPr="008B4D35">
        <w:rPr>
          <w:rFonts w:ascii="Times New Roman" w:hAnsi="Times New Roman" w:cs="Times New Roman"/>
          <w:sz w:val="24"/>
          <w:szCs w:val="24"/>
          <w:highlight w:val="cyan"/>
        </w:rPr>
        <w:t>.</w:t>
      </w:r>
      <w:r w:rsidR="00B54E32">
        <w:rPr>
          <w:rFonts w:ascii="Times New Roman" w:hAnsi="Times New Roman" w:cs="Times New Roman"/>
          <w:sz w:val="24"/>
          <w:szCs w:val="24"/>
        </w:rPr>
        <w:t xml:space="preserve"> The title “Barbie Doll” bears false expectations of the poem’s content while also accounting for an appropriate contrast between the subject and an actual doll.</w:t>
      </w:r>
    </w:p>
    <w:p w:rsidR="009206AD" w:rsidRPr="009206AD" w:rsidRDefault="009206AD" w:rsidP="00E515E8">
      <w:pPr>
        <w:spacing w:after="0" w:line="480" w:lineRule="auto"/>
        <w:rPr>
          <w:rFonts w:ascii="Times New Roman" w:hAnsi="Times New Roman" w:cs="Times New Roman"/>
          <w:sz w:val="24"/>
          <w:szCs w:val="24"/>
        </w:rPr>
      </w:pPr>
      <w:r>
        <w:rPr>
          <w:rFonts w:ascii="Times New Roman" w:hAnsi="Times New Roman" w:cs="Times New Roman"/>
          <w:sz w:val="24"/>
          <w:szCs w:val="24"/>
        </w:rPr>
        <w:tab/>
        <w:t>To begin analyzing this poem, it is necessary to understand all that is meant by the title “Barbie Doll.” First off, a Barbie is a trademarked brand of doll that rep</w:t>
      </w:r>
      <w:r w:rsidR="00E41A81">
        <w:rPr>
          <w:rFonts w:ascii="Times New Roman" w:hAnsi="Times New Roman" w:cs="Times New Roman"/>
          <w:sz w:val="24"/>
          <w:szCs w:val="24"/>
        </w:rPr>
        <w:t xml:space="preserve">resents a young, shapely woman with blond hair, blue eyes, and fair skin. Next, a doll is a small figure that represents a baby or a human of any age and is often given to young children as a toy. Dolls are </w:t>
      </w:r>
      <w:r w:rsidR="008B4D35" w:rsidRPr="008B4D35">
        <w:rPr>
          <w:rFonts w:ascii="Times New Roman" w:hAnsi="Times New Roman" w:cs="Times New Roman"/>
          <w:sz w:val="24"/>
          <w:szCs w:val="24"/>
        </w:rPr>
        <w:t>often</w:t>
      </w:r>
      <w:r w:rsidR="008B4D35">
        <w:rPr>
          <w:rFonts w:ascii="Times New Roman" w:hAnsi="Times New Roman" w:cs="Times New Roman"/>
          <w:sz w:val="24"/>
          <w:szCs w:val="24"/>
        </w:rPr>
        <w:t xml:space="preserve"> </w:t>
      </w:r>
      <w:del w:id="4" w:author=" " w:date="2009-11-18T20:08:00Z">
        <w:r w:rsidR="00E41A81" w:rsidRPr="008B4D35" w:rsidDel="000D0B98">
          <w:rPr>
            <w:rFonts w:ascii="Times New Roman" w:hAnsi="Times New Roman" w:cs="Times New Roman"/>
            <w:sz w:val="24"/>
            <w:szCs w:val="24"/>
            <w:highlight w:val="cyan"/>
          </w:rPr>
          <w:delText>considered to be</w:delText>
        </w:r>
        <w:r w:rsidR="00E41A81" w:rsidDel="000D0B98">
          <w:rPr>
            <w:rFonts w:ascii="Times New Roman" w:hAnsi="Times New Roman" w:cs="Times New Roman"/>
            <w:sz w:val="24"/>
            <w:szCs w:val="24"/>
          </w:rPr>
          <w:delText xml:space="preserve"> </w:delText>
        </w:r>
      </w:del>
      <w:r w:rsidR="00E41A81">
        <w:rPr>
          <w:rFonts w:ascii="Times New Roman" w:hAnsi="Times New Roman" w:cs="Times New Roman"/>
          <w:sz w:val="24"/>
          <w:szCs w:val="24"/>
        </w:rPr>
        <w:t xml:space="preserve">attractive and young; however they can be expressionless and unintelligent. </w:t>
      </w:r>
      <w:r w:rsidR="00706647">
        <w:rPr>
          <w:rFonts w:ascii="Times New Roman" w:hAnsi="Times New Roman" w:cs="Times New Roman"/>
          <w:sz w:val="24"/>
          <w:szCs w:val="24"/>
        </w:rPr>
        <w:t xml:space="preserve">Together, Barbie and </w:t>
      </w:r>
      <w:r w:rsidR="00706647" w:rsidRPr="008B4D35">
        <w:rPr>
          <w:rFonts w:ascii="Times New Roman" w:hAnsi="Times New Roman" w:cs="Times New Roman"/>
          <w:sz w:val="24"/>
          <w:szCs w:val="24"/>
        </w:rPr>
        <w:t>doll</w:t>
      </w:r>
      <w:r w:rsidR="008924CA" w:rsidRPr="008B4D35">
        <w:rPr>
          <w:rFonts w:ascii="Times New Roman" w:hAnsi="Times New Roman" w:cs="Times New Roman"/>
          <w:sz w:val="24"/>
          <w:szCs w:val="24"/>
        </w:rPr>
        <w:t xml:space="preserve"> </w:t>
      </w:r>
      <w:del w:id="5" w:author=" " w:date="2009-11-18T20:08:00Z">
        <w:r w:rsidR="008924CA" w:rsidRPr="008B4D35" w:rsidDel="000D0B98">
          <w:rPr>
            <w:rFonts w:ascii="Times New Roman" w:hAnsi="Times New Roman" w:cs="Times New Roman"/>
            <w:sz w:val="24"/>
            <w:szCs w:val="24"/>
            <w:highlight w:val="cyan"/>
          </w:rPr>
          <w:delText>are used as slang to</w:delText>
        </w:r>
        <w:r w:rsidR="008924CA" w:rsidDel="000D0B98">
          <w:rPr>
            <w:rFonts w:ascii="Times New Roman" w:hAnsi="Times New Roman" w:cs="Times New Roman"/>
            <w:sz w:val="24"/>
            <w:szCs w:val="24"/>
          </w:rPr>
          <w:delText xml:space="preserve"> </w:delText>
        </w:r>
      </w:del>
      <w:r w:rsidR="00642795">
        <w:rPr>
          <w:rFonts w:ascii="Times New Roman" w:hAnsi="Times New Roman" w:cs="Times New Roman"/>
          <w:sz w:val="24"/>
          <w:szCs w:val="24"/>
        </w:rPr>
        <w:t>infer</w:t>
      </w:r>
      <w:r w:rsidR="008924CA">
        <w:rPr>
          <w:rFonts w:ascii="Times New Roman" w:hAnsi="Times New Roman" w:cs="Times New Roman"/>
          <w:sz w:val="24"/>
          <w:szCs w:val="24"/>
        </w:rPr>
        <w:t xml:space="preserve"> a pretty or giddy woman or girl.</w:t>
      </w:r>
      <w:r w:rsidR="00706647">
        <w:rPr>
          <w:rFonts w:ascii="Times New Roman" w:hAnsi="Times New Roman" w:cs="Times New Roman"/>
          <w:sz w:val="24"/>
          <w:szCs w:val="24"/>
        </w:rPr>
        <w:t xml:space="preserve"> </w:t>
      </w:r>
      <w:del w:id="6" w:author="Valued Customer" w:date="2010-01-04T18:55:00Z">
        <w:r w:rsidR="00706647" w:rsidRPr="008B4D35" w:rsidDel="008B4D35">
          <w:rPr>
            <w:rFonts w:ascii="Times New Roman" w:hAnsi="Times New Roman" w:cs="Times New Roman"/>
            <w:sz w:val="24"/>
            <w:szCs w:val="24"/>
            <w:highlight w:val="cyan"/>
          </w:rPr>
          <w:delText>Now that the denotative meaning of “Barbie Doll” is understood, it is possible to apply its meaning in further analyzing the poem itself.</w:delText>
        </w:r>
        <w:r w:rsidR="00706647" w:rsidDel="008B4D35">
          <w:rPr>
            <w:rFonts w:ascii="Times New Roman" w:hAnsi="Times New Roman" w:cs="Times New Roman"/>
            <w:sz w:val="24"/>
            <w:szCs w:val="24"/>
          </w:rPr>
          <w:delText xml:space="preserve"> </w:delText>
        </w:r>
      </w:del>
      <w:ins w:id="7" w:author="Valued Customer" w:date="2010-01-04T18:56:00Z">
        <w:r w:rsidR="008B4D35" w:rsidRPr="008B4D35">
          <w:rPr>
            <w:rFonts w:ascii="Times New Roman" w:hAnsi="Times New Roman" w:cs="Times New Roman"/>
            <w:sz w:val="24"/>
            <w:szCs w:val="24"/>
            <w:highlight w:val="cyan"/>
          </w:rPr>
          <w:t>The understanding of the title provides for the ability to realize the exact opposite in the descri</w:t>
        </w:r>
      </w:ins>
      <w:ins w:id="8" w:author="Valued Customer" w:date="2010-01-04T18:57:00Z">
        <w:r w:rsidR="008B4D35" w:rsidRPr="008B4D35">
          <w:rPr>
            <w:rFonts w:ascii="Times New Roman" w:hAnsi="Times New Roman" w:cs="Times New Roman"/>
            <w:sz w:val="24"/>
            <w:szCs w:val="24"/>
            <w:highlight w:val="cyan"/>
          </w:rPr>
          <w:t>ption of the girl in the poem.</w:t>
        </w:r>
      </w:ins>
    </w:p>
    <w:p w:rsidR="00E515E8" w:rsidRDefault="00E515E8" w:rsidP="00E515E8">
      <w:pPr>
        <w:spacing w:after="0" w:line="480" w:lineRule="auto"/>
        <w:rPr>
          <w:rFonts w:ascii="Times New Roman" w:hAnsi="Times New Roman" w:cs="Times New Roman"/>
          <w:sz w:val="24"/>
          <w:szCs w:val="24"/>
        </w:rPr>
      </w:pPr>
      <w:r w:rsidRPr="00904640">
        <w:rPr>
          <w:rFonts w:ascii="Times New Roman" w:hAnsi="Times New Roman" w:cs="Times New Roman"/>
          <w:sz w:val="24"/>
          <w:szCs w:val="24"/>
        </w:rPr>
        <w:tab/>
      </w:r>
      <w:r w:rsidR="00904640" w:rsidRPr="00904640">
        <w:rPr>
          <w:rFonts w:ascii="Times New Roman" w:hAnsi="Times New Roman" w:cs="Times New Roman"/>
          <w:sz w:val="24"/>
          <w:szCs w:val="24"/>
        </w:rPr>
        <w:t xml:space="preserve">The poem makes use of connotative contrasts to develop an image of its subject, a young girl. </w:t>
      </w:r>
      <w:r w:rsidR="009E6F9F">
        <w:rPr>
          <w:rFonts w:ascii="Times New Roman" w:hAnsi="Times New Roman" w:cs="Times New Roman"/>
          <w:sz w:val="24"/>
          <w:szCs w:val="24"/>
        </w:rPr>
        <w:t xml:space="preserve">The first shift in ideas from the “Barbie Doll” title </w:t>
      </w:r>
      <w:r w:rsidR="00642795">
        <w:rPr>
          <w:rFonts w:ascii="Times New Roman" w:hAnsi="Times New Roman" w:cs="Times New Roman"/>
          <w:sz w:val="24"/>
          <w:szCs w:val="24"/>
        </w:rPr>
        <w:t>begins when the narrator states that</w:t>
      </w:r>
      <w:r w:rsidR="009E6F9F">
        <w:rPr>
          <w:rFonts w:ascii="Times New Roman" w:hAnsi="Times New Roman" w:cs="Times New Roman"/>
          <w:sz w:val="24"/>
          <w:szCs w:val="24"/>
        </w:rPr>
        <w:t xml:space="preserve"> “the girlchild was born as usual</w:t>
      </w:r>
      <w:r w:rsidR="00F02B7E">
        <w:rPr>
          <w:rFonts w:ascii="Times New Roman" w:hAnsi="Times New Roman" w:cs="Times New Roman"/>
          <w:sz w:val="24"/>
          <w:szCs w:val="24"/>
        </w:rPr>
        <w:t xml:space="preserve">” (1). The term “girlchild” </w:t>
      </w:r>
      <w:r w:rsidR="00642795">
        <w:rPr>
          <w:rFonts w:ascii="Times New Roman" w:hAnsi="Times New Roman" w:cs="Times New Roman"/>
          <w:sz w:val="24"/>
          <w:szCs w:val="24"/>
        </w:rPr>
        <w:t>creates</w:t>
      </w:r>
      <w:r w:rsidR="00F02B7E">
        <w:rPr>
          <w:rFonts w:ascii="Times New Roman" w:hAnsi="Times New Roman" w:cs="Times New Roman"/>
          <w:sz w:val="24"/>
          <w:szCs w:val="24"/>
        </w:rPr>
        <w:t xml:space="preserve"> a negative connotation that explains </w:t>
      </w:r>
      <w:r w:rsidR="00F02B7E">
        <w:rPr>
          <w:rFonts w:ascii="Times New Roman" w:hAnsi="Times New Roman" w:cs="Times New Roman"/>
          <w:sz w:val="24"/>
          <w:szCs w:val="24"/>
        </w:rPr>
        <w:lastRenderedPageBreak/>
        <w:t xml:space="preserve">the young </w:t>
      </w:r>
      <w:r w:rsidR="00642795">
        <w:rPr>
          <w:rFonts w:ascii="Times New Roman" w:hAnsi="Times New Roman" w:cs="Times New Roman"/>
          <w:sz w:val="24"/>
          <w:szCs w:val="24"/>
        </w:rPr>
        <w:t xml:space="preserve">girl was average since </w:t>
      </w:r>
      <w:r w:rsidR="00F02B7E">
        <w:rPr>
          <w:rFonts w:ascii="Times New Roman" w:hAnsi="Times New Roman" w:cs="Times New Roman"/>
          <w:sz w:val="24"/>
          <w:szCs w:val="24"/>
        </w:rPr>
        <w:t xml:space="preserve">birth and had no traits to be adored. </w:t>
      </w:r>
      <w:r w:rsidR="008E1D4D">
        <w:rPr>
          <w:rFonts w:ascii="Times New Roman" w:hAnsi="Times New Roman" w:cs="Times New Roman"/>
          <w:sz w:val="24"/>
          <w:szCs w:val="24"/>
        </w:rPr>
        <w:t xml:space="preserve">Using the term “usual” also provides evidence that the subject of the poem is not extraordinary in any way. </w:t>
      </w:r>
      <w:r w:rsidR="003F040A">
        <w:rPr>
          <w:rFonts w:ascii="Times New Roman" w:hAnsi="Times New Roman" w:cs="Times New Roman"/>
          <w:sz w:val="24"/>
          <w:szCs w:val="24"/>
        </w:rPr>
        <w:t xml:space="preserve">The phrase </w:t>
      </w:r>
      <w:r w:rsidR="003F040A">
        <w:rPr>
          <w:rFonts w:ascii="Times New Roman" w:hAnsi="Times New Roman" w:cs="Times New Roman"/>
          <w:sz w:val="24"/>
          <w:szCs w:val="24"/>
        </w:rPr>
        <w:br/>
        <w:t>“magic of puberty” is an example of verbal irony for it does not depict the girl growing into beauty as</w:t>
      </w:r>
      <w:r w:rsidR="00642795">
        <w:rPr>
          <w:rFonts w:ascii="Times New Roman" w:hAnsi="Times New Roman" w:cs="Times New Roman"/>
          <w:sz w:val="24"/>
          <w:szCs w:val="24"/>
        </w:rPr>
        <w:t xml:space="preserve"> the term “magic” would imply </w:t>
      </w:r>
      <w:r w:rsidR="00653EAF">
        <w:rPr>
          <w:rFonts w:ascii="Times New Roman" w:hAnsi="Times New Roman" w:cs="Times New Roman"/>
          <w:sz w:val="24"/>
          <w:szCs w:val="24"/>
        </w:rPr>
        <w:t>(5)</w:t>
      </w:r>
      <w:r w:rsidR="003F040A">
        <w:rPr>
          <w:rFonts w:ascii="Times New Roman" w:hAnsi="Times New Roman" w:cs="Times New Roman"/>
          <w:sz w:val="24"/>
          <w:szCs w:val="24"/>
        </w:rPr>
        <w:t xml:space="preserve">. </w:t>
      </w:r>
      <w:r w:rsidR="00F02B7E">
        <w:rPr>
          <w:rFonts w:ascii="Times New Roman" w:hAnsi="Times New Roman" w:cs="Times New Roman"/>
          <w:sz w:val="24"/>
          <w:szCs w:val="24"/>
        </w:rPr>
        <w:t xml:space="preserve">Describing her </w:t>
      </w:r>
      <w:r w:rsidR="008E1D4D">
        <w:rPr>
          <w:rFonts w:ascii="Times New Roman" w:hAnsi="Times New Roman" w:cs="Times New Roman"/>
          <w:sz w:val="24"/>
          <w:szCs w:val="24"/>
        </w:rPr>
        <w:t>in this way</w:t>
      </w:r>
      <w:r w:rsidR="00F02B7E">
        <w:rPr>
          <w:rFonts w:ascii="Times New Roman" w:hAnsi="Times New Roman" w:cs="Times New Roman"/>
          <w:sz w:val="24"/>
          <w:szCs w:val="24"/>
        </w:rPr>
        <w:t xml:space="preserve"> gives the idea that the girl was not</w:t>
      </w:r>
      <w:r w:rsidR="003F040A">
        <w:rPr>
          <w:rFonts w:ascii="Times New Roman" w:hAnsi="Times New Roman" w:cs="Times New Roman"/>
          <w:sz w:val="24"/>
          <w:szCs w:val="24"/>
        </w:rPr>
        <w:t xml:space="preserve"> extraordinary or beautiful</w:t>
      </w:r>
      <w:r w:rsidR="00F02B7E">
        <w:rPr>
          <w:rFonts w:ascii="Times New Roman" w:hAnsi="Times New Roman" w:cs="Times New Roman"/>
          <w:sz w:val="24"/>
          <w:szCs w:val="24"/>
        </w:rPr>
        <w:t xml:space="preserve"> as the title falsely suggests. </w:t>
      </w:r>
    </w:p>
    <w:p w:rsidR="00F02B7E" w:rsidRDefault="00231F76" w:rsidP="00E515E8">
      <w:pPr>
        <w:spacing w:after="0" w:line="480" w:lineRule="auto"/>
        <w:rPr>
          <w:rFonts w:ascii="Times New Roman" w:hAnsi="Times New Roman" w:cs="Times New Roman"/>
          <w:sz w:val="24"/>
          <w:szCs w:val="24"/>
        </w:rPr>
      </w:pPr>
      <w:r>
        <w:rPr>
          <w:rFonts w:ascii="Times New Roman" w:hAnsi="Times New Roman" w:cs="Times New Roman"/>
          <w:sz w:val="24"/>
          <w:szCs w:val="24"/>
        </w:rPr>
        <w:tab/>
        <w:t>The next shift takes place later in the first stanza when a classmate tells the girl that she has “a great big nose and fat legs” (6). This description is the complete opposite of a Barbie doll, who as noted above, is to be young, pretty</w:t>
      </w:r>
      <w:r w:rsidRPr="008B4D35">
        <w:rPr>
          <w:rFonts w:ascii="Times New Roman" w:hAnsi="Times New Roman" w:cs="Times New Roman"/>
          <w:sz w:val="24"/>
          <w:szCs w:val="24"/>
          <w:highlight w:val="cyan"/>
        </w:rPr>
        <w:t>,</w:t>
      </w:r>
      <w:ins w:id="9" w:author="Valued Customer" w:date="2010-01-04T18:59:00Z">
        <w:r w:rsidR="008B4D35" w:rsidRPr="008B4D35">
          <w:rPr>
            <w:rFonts w:ascii="Times New Roman" w:hAnsi="Times New Roman" w:cs="Times New Roman"/>
            <w:sz w:val="24"/>
            <w:szCs w:val="24"/>
            <w:highlight w:val="cyan"/>
          </w:rPr>
          <w:t xml:space="preserve"> skinny, often blond,</w:t>
        </w:r>
      </w:ins>
      <w:r>
        <w:rPr>
          <w:rFonts w:ascii="Times New Roman" w:hAnsi="Times New Roman" w:cs="Times New Roman"/>
          <w:sz w:val="24"/>
          <w:szCs w:val="24"/>
        </w:rPr>
        <w:t xml:space="preserve"> and attractive. Obviously, with fat legs and a big nose, the girl in the poem is not attractive and struggles with herself to become so. However, the second stanza </w:t>
      </w:r>
      <w:commentRangeStart w:id="10"/>
      <w:del w:id="11" w:author="Valued Customer" w:date="2010-01-04T19:02:00Z">
        <w:r w:rsidRPr="008B4D35" w:rsidDel="008B4D35">
          <w:rPr>
            <w:rFonts w:ascii="Times New Roman" w:hAnsi="Times New Roman" w:cs="Times New Roman"/>
            <w:sz w:val="24"/>
            <w:szCs w:val="24"/>
            <w:highlight w:val="cyan"/>
          </w:rPr>
          <w:delText xml:space="preserve">provides </w:delText>
        </w:r>
        <w:commentRangeEnd w:id="10"/>
        <w:r w:rsidR="000D0B98" w:rsidRPr="008B4D35" w:rsidDel="008B4D35">
          <w:rPr>
            <w:rStyle w:val="CommentReference"/>
            <w:highlight w:val="cyan"/>
          </w:rPr>
          <w:commentReference w:id="10"/>
        </w:r>
      </w:del>
      <w:ins w:id="12" w:author="Valued Customer" w:date="2010-01-04T19:02:00Z">
        <w:r w:rsidR="008B4D35" w:rsidRPr="008B4D35">
          <w:rPr>
            <w:rFonts w:ascii="Times New Roman" w:hAnsi="Times New Roman" w:cs="Times New Roman"/>
            <w:sz w:val="24"/>
            <w:szCs w:val="24"/>
            <w:highlight w:val="cyan"/>
          </w:rPr>
          <w:t xml:space="preserve"> states</w:t>
        </w:r>
        <w:r w:rsidR="008B4D35">
          <w:rPr>
            <w:rFonts w:ascii="Times New Roman" w:hAnsi="Times New Roman" w:cs="Times New Roman"/>
            <w:sz w:val="24"/>
            <w:szCs w:val="24"/>
          </w:rPr>
          <w:t xml:space="preserve"> </w:t>
        </w:r>
      </w:ins>
      <w:r>
        <w:rPr>
          <w:rFonts w:ascii="Times New Roman" w:hAnsi="Times New Roman" w:cs="Times New Roman"/>
          <w:sz w:val="24"/>
          <w:szCs w:val="24"/>
        </w:rPr>
        <w:t>that the girl is indeed</w:t>
      </w:r>
      <w:r w:rsidR="00B54E32">
        <w:rPr>
          <w:rFonts w:ascii="Times New Roman" w:hAnsi="Times New Roman" w:cs="Times New Roman"/>
          <w:sz w:val="24"/>
          <w:szCs w:val="24"/>
        </w:rPr>
        <w:t xml:space="preserve"> healthy</w:t>
      </w:r>
      <w:r>
        <w:rPr>
          <w:rFonts w:ascii="Times New Roman" w:hAnsi="Times New Roman" w:cs="Times New Roman"/>
          <w:sz w:val="24"/>
          <w:szCs w:val="24"/>
        </w:rPr>
        <w:t xml:space="preserve"> and intelligent</w:t>
      </w:r>
      <w:r w:rsidR="00B54E32">
        <w:rPr>
          <w:rFonts w:ascii="Times New Roman" w:hAnsi="Times New Roman" w:cs="Times New Roman"/>
          <w:sz w:val="24"/>
          <w:szCs w:val="24"/>
        </w:rPr>
        <w:t>, yet this is not enough for a society that looks for beauty</w:t>
      </w:r>
      <w:r>
        <w:rPr>
          <w:rFonts w:ascii="Times New Roman" w:hAnsi="Times New Roman" w:cs="Times New Roman"/>
          <w:sz w:val="24"/>
          <w:szCs w:val="24"/>
        </w:rPr>
        <w:t xml:space="preserve">. </w:t>
      </w:r>
      <w:r w:rsidR="00B54E32">
        <w:rPr>
          <w:rFonts w:ascii="Times New Roman" w:hAnsi="Times New Roman" w:cs="Times New Roman"/>
          <w:sz w:val="24"/>
          <w:szCs w:val="24"/>
        </w:rPr>
        <w:t xml:space="preserve">Her “tested intelligence” is another opposite from one definition that </w:t>
      </w:r>
      <w:r w:rsidR="00B54E32" w:rsidRPr="008B4D35">
        <w:rPr>
          <w:rFonts w:ascii="Times New Roman" w:hAnsi="Times New Roman" w:cs="Times New Roman"/>
          <w:sz w:val="24"/>
          <w:szCs w:val="24"/>
          <w:highlight w:val="cyan"/>
        </w:rPr>
        <w:t>declares dolls unintelligent</w:t>
      </w:r>
      <w:r w:rsidR="00181955">
        <w:rPr>
          <w:rFonts w:ascii="Times New Roman" w:hAnsi="Times New Roman" w:cs="Times New Roman"/>
          <w:sz w:val="24"/>
          <w:szCs w:val="24"/>
        </w:rPr>
        <w:t xml:space="preserve"> (7)</w:t>
      </w:r>
      <w:r w:rsidR="00B54E32">
        <w:rPr>
          <w:rFonts w:ascii="Times New Roman" w:hAnsi="Times New Roman" w:cs="Times New Roman"/>
          <w:sz w:val="24"/>
          <w:szCs w:val="24"/>
        </w:rPr>
        <w:t xml:space="preserve">. </w:t>
      </w:r>
      <w:r w:rsidR="008E1D4D">
        <w:rPr>
          <w:rFonts w:ascii="Times New Roman" w:hAnsi="Times New Roman" w:cs="Times New Roman"/>
          <w:sz w:val="24"/>
          <w:szCs w:val="24"/>
        </w:rPr>
        <w:t>In these ways, the girl of the poem is not at all like a Barbie or a doll, let alone a Barbie Doll.</w:t>
      </w:r>
    </w:p>
    <w:p w:rsidR="00653EAF" w:rsidRDefault="00653EAF" w:rsidP="00E515E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In the third stanza, the poem </w:t>
      </w:r>
      <w:r w:rsidR="00642795">
        <w:rPr>
          <w:rFonts w:ascii="Times New Roman" w:hAnsi="Times New Roman" w:cs="Times New Roman"/>
          <w:sz w:val="24"/>
          <w:szCs w:val="24"/>
        </w:rPr>
        <w:t>offers</w:t>
      </w:r>
      <w:r>
        <w:rPr>
          <w:rFonts w:ascii="Times New Roman" w:hAnsi="Times New Roman" w:cs="Times New Roman"/>
          <w:sz w:val="24"/>
          <w:szCs w:val="24"/>
        </w:rPr>
        <w:t xml:space="preserve"> explanation for how society pressures the young girl. The phrase “She was advised” implies that someone was trying to mold her into what is accepted </w:t>
      </w:r>
      <w:r w:rsidRPr="003B5D5A">
        <w:rPr>
          <w:rFonts w:ascii="Times New Roman" w:hAnsi="Times New Roman" w:cs="Times New Roman"/>
          <w:sz w:val="24"/>
          <w:szCs w:val="24"/>
          <w:highlight w:val="cyan"/>
        </w:rPr>
        <w:t>by society</w:t>
      </w:r>
      <w:commentRangeStart w:id="13"/>
      <w:r w:rsidRPr="003B5D5A">
        <w:rPr>
          <w:rFonts w:ascii="Times New Roman" w:hAnsi="Times New Roman" w:cs="Times New Roman"/>
          <w:sz w:val="24"/>
          <w:szCs w:val="24"/>
          <w:highlight w:val="cyan"/>
        </w:rPr>
        <w:t>,</w:t>
      </w:r>
      <w:commentRangeEnd w:id="13"/>
      <w:r w:rsidR="000D0B98" w:rsidRPr="003B5D5A">
        <w:rPr>
          <w:rStyle w:val="CommentReference"/>
          <w:highlight w:val="cyan"/>
        </w:rPr>
        <w:commentReference w:id="13"/>
      </w:r>
      <w:r w:rsidRPr="003B5D5A">
        <w:rPr>
          <w:rFonts w:ascii="Times New Roman" w:hAnsi="Times New Roman" w:cs="Times New Roman"/>
          <w:sz w:val="24"/>
          <w:szCs w:val="24"/>
          <w:highlight w:val="cyan"/>
        </w:rPr>
        <w:t xml:space="preserve"> therein</w:t>
      </w:r>
      <w:r>
        <w:rPr>
          <w:rFonts w:ascii="Times New Roman" w:hAnsi="Times New Roman" w:cs="Times New Roman"/>
          <w:sz w:val="24"/>
          <w:szCs w:val="24"/>
        </w:rPr>
        <w:t xml:space="preserve"> invoking unnecessary pressure on the adolescent girl (</w:t>
      </w:r>
      <w:r w:rsidR="00F75EDE">
        <w:rPr>
          <w:rFonts w:ascii="Times New Roman" w:hAnsi="Times New Roman" w:cs="Times New Roman"/>
          <w:sz w:val="24"/>
          <w:szCs w:val="24"/>
        </w:rPr>
        <w:t>12). In the very next line, the girl is “exhorted,” for which the denotative definition is to urgently advise</w:t>
      </w:r>
      <w:r w:rsidR="002D1B3D">
        <w:rPr>
          <w:rFonts w:ascii="Times New Roman" w:hAnsi="Times New Roman" w:cs="Times New Roman"/>
          <w:sz w:val="24"/>
          <w:szCs w:val="24"/>
        </w:rPr>
        <w:t xml:space="preserve"> (13)</w:t>
      </w:r>
      <w:r w:rsidR="00F75EDE">
        <w:rPr>
          <w:rFonts w:ascii="Times New Roman" w:hAnsi="Times New Roman" w:cs="Times New Roman"/>
          <w:sz w:val="24"/>
          <w:szCs w:val="24"/>
        </w:rPr>
        <w:t xml:space="preserve">. </w:t>
      </w:r>
      <w:r w:rsidR="002D1B3D">
        <w:rPr>
          <w:rFonts w:ascii="Times New Roman" w:hAnsi="Times New Roman" w:cs="Times New Roman"/>
          <w:sz w:val="24"/>
          <w:szCs w:val="24"/>
        </w:rPr>
        <w:t xml:space="preserve">By being advised, the poem’s subject is being forced to try to become something she is not, and upon failing, she gives up and destroys her flaws while also destroying herself. </w:t>
      </w:r>
    </w:p>
    <w:p w:rsidR="002D1B3D" w:rsidRDefault="002D1B3D" w:rsidP="00E515E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The final stanza, following the young girl’s tragic death, is when </w:t>
      </w:r>
      <w:r w:rsidR="003D11AB">
        <w:rPr>
          <w:rFonts w:ascii="Times New Roman" w:hAnsi="Times New Roman" w:cs="Times New Roman"/>
          <w:sz w:val="24"/>
          <w:szCs w:val="24"/>
        </w:rPr>
        <w:t>she</w:t>
      </w:r>
      <w:r>
        <w:rPr>
          <w:rFonts w:ascii="Times New Roman" w:hAnsi="Times New Roman" w:cs="Times New Roman"/>
          <w:sz w:val="24"/>
          <w:szCs w:val="24"/>
        </w:rPr>
        <w:t xml:space="preserve"> finally finds peace. Through death, she has escaped from the pressures of her surroundings to become an ideal beauty. The connotation in this final stanza shifts and </w:t>
      </w:r>
      <w:commentRangeStart w:id="14"/>
      <w:r>
        <w:rPr>
          <w:rFonts w:ascii="Times New Roman" w:hAnsi="Times New Roman" w:cs="Times New Roman"/>
          <w:sz w:val="24"/>
          <w:szCs w:val="24"/>
        </w:rPr>
        <w:t xml:space="preserve">words </w:t>
      </w:r>
      <w:commentRangeEnd w:id="14"/>
      <w:r w:rsidR="00F812F6">
        <w:rPr>
          <w:rStyle w:val="CommentReference"/>
        </w:rPr>
        <w:commentReference w:id="14"/>
      </w:r>
      <w:r>
        <w:rPr>
          <w:rFonts w:ascii="Times New Roman" w:hAnsi="Times New Roman" w:cs="Times New Roman"/>
          <w:sz w:val="24"/>
          <w:szCs w:val="24"/>
        </w:rPr>
        <w:t>such as “satin</w:t>
      </w:r>
      <w:ins w:id="15" w:author="Valued Customer" w:date="2010-01-04T19:49:00Z">
        <w:r w:rsidR="006A0220" w:rsidRPr="006A0220">
          <w:rPr>
            <w:rFonts w:ascii="Times New Roman" w:hAnsi="Times New Roman" w:cs="Times New Roman"/>
            <w:sz w:val="24"/>
            <w:szCs w:val="24"/>
            <w:highlight w:val="cyan"/>
          </w:rPr>
          <w:t>,</w:t>
        </w:r>
      </w:ins>
      <w:r w:rsidRPr="006A0220">
        <w:rPr>
          <w:rFonts w:ascii="Times New Roman" w:hAnsi="Times New Roman" w:cs="Times New Roman"/>
          <w:sz w:val="24"/>
          <w:szCs w:val="24"/>
          <w:highlight w:val="cyan"/>
        </w:rPr>
        <w:t xml:space="preserve">” </w:t>
      </w:r>
      <w:ins w:id="16" w:author="Valued Customer" w:date="2010-01-04T19:49:00Z">
        <w:r w:rsidR="00C90001">
          <w:rPr>
            <w:rFonts w:ascii="Times New Roman" w:hAnsi="Times New Roman" w:cs="Times New Roman"/>
            <w:sz w:val="24"/>
            <w:szCs w:val="24"/>
            <w:highlight w:val="cyan"/>
          </w:rPr>
          <w:t>“pretty,” and “cosmetics”</w:t>
        </w:r>
        <w:r w:rsidR="00C90001">
          <w:rPr>
            <w:rFonts w:ascii="Times New Roman" w:hAnsi="Times New Roman" w:cs="Times New Roman"/>
            <w:sz w:val="24"/>
            <w:szCs w:val="24"/>
          </w:rPr>
          <w:t xml:space="preserve"> </w:t>
        </w:r>
      </w:ins>
      <w:r w:rsidR="00C90001">
        <w:rPr>
          <w:rFonts w:ascii="Times New Roman" w:hAnsi="Times New Roman" w:cs="Times New Roman"/>
          <w:sz w:val="24"/>
          <w:szCs w:val="24"/>
        </w:rPr>
        <w:t>provide for a positive, beautiful connotation instead of the pushy, n</w:t>
      </w:r>
      <w:r w:rsidR="003D11AB">
        <w:rPr>
          <w:rFonts w:ascii="Times New Roman" w:hAnsi="Times New Roman" w:cs="Times New Roman"/>
          <w:sz w:val="24"/>
          <w:szCs w:val="24"/>
        </w:rPr>
        <w:t xml:space="preserve">egative </w:t>
      </w:r>
      <w:r w:rsidR="003D11AB">
        <w:rPr>
          <w:rFonts w:ascii="Times New Roman" w:hAnsi="Times New Roman" w:cs="Times New Roman"/>
          <w:sz w:val="24"/>
          <w:szCs w:val="24"/>
        </w:rPr>
        <w:lastRenderedPageBreak/>
        <w:t>connotation from previous stanzas</w:t>
      </w:r>
      <w:r w:rsidR="00181955">
        <w:rPr>
          <w:rFonts w:ascii="Times New Roman" w:hAnsi="Times New Roman" w:cs="Times New Roman"/>
          <w:sz w:val="24"/>
          <w:szCs w:val="24"/>
        </w:rPr>
        <w:t xml:space="preserve"> (19)</w:t>
      </w:r>
      <w:r w:rsidR="003D11AB">
        <w:rPr>
          <w:rFonts w:ascii="Times New Roman" w:hAnsi="Times New Roman" w:cs="Times New Roman"/>
          <w:sz w:val="24"/>
          <w:szCs w:val="24"/>
        </w:rPr>
        <w:t xml:space="preserve">. Upon preparing her for viewing, the undertaker has made the girl look beautiful using cosmetics and providing her with a “putty nose” (20-21). At last, people exclaim “Doesn’t she look pretty?” (23). In order to please, the unfortunate girl </w:t>
      </w:r>
      <w:r w:rsidR="00642795">
        <w:rPr>
          <w:rFonts w:ascii="Times New Roman" w:hAnsi="Times New Roman" w:cs="Times New Roman"/>
          <w:sz w:val="24"/>
          <w:szCs w:val="24"/>
        </w:rPr>
        <w:t xml:space="preserve">ultimately takes </w:t>
      </w:r>
      <w:r w:rsidR="003D11AB">
        <w:rPr>
          <w:rFonts w:ascii="Times New Roman" w:hAnsi="Times New Roman" w:cs="Times New Roman"/>
          <w:sz w:val="24"/>
          <w:szCs w:val="24"/>
        </w:rPr>
        <w:t>her own life</w:t>
      </w:r>
      <w:r w:rsidR="00642795">
        <w:rPr>
          <w:rFonts w:ascii="Times New Roman" w:hAnsi="Times New Roman" w:cs="Times New Roman"/>
          <w:sz w:val="24"/>
          <w:szCs w:val="24"/>
        </w:rPr>
        <w:t xml:space="preserve"> to escape society’s pressures</w:t>
      </w:r>
      <w:r w:rsidR="003D11AB">
        <w:rPr>
          <w:rFonts w:ascii="Times New Roman" w:hAnsi="Times New Roman" w:cs="Times New Roman"/>
          <w:sz w:val="24"/>
          <w:szCs w:val="24"/>
        </w:rPr>
        <w:t>.</w:t>
      </w:r>
    </w:p>
    <w:p w:rsidR="003D11AB" w:rsidRDefault="003D11AB" w:rsidP="00E515E8">
      <w:pPr>
        <w:spacing w:after="0" w:line="480" w:lineRule="auto"/>
        <w:rPr>
          <w:rFonts w:ascii="Times New Roman" w:hAnsi="Times New Roman" w:cs="Times New Roman"/>
          <w:sz w:val="24"/>
          <w:szCs w:val="24"/>
        </w:rPr>
      </w:pPr>
      <w:r>
        <w:rPr>
          <w:rFonts w:ascii="Times New Roman" w:hAnsi="Times New Roman" w:cs="Times New Roman"/>
          <w:sz w:val="24"/>
          <w:szCs w:val="24"/>
        </w:rPr>
        <w:tab/>
        <w:t xml:space="preserve">Society pressures adolescents, girls in particular, to exemplify a specific image. By marketing dolls that are beautiful and created to be loved, girls and women are driven to become perfect themselves, while failing to realize that they need only to believe themselves beautiful. By marketing breathtaking, however unintelligent, dolls, toy companies are creating an image that women believe must be accepted in order to be successful in society. The depiction of the young girl in “Barbie Doll” is unfortunately a realistic account for how pressures make the lives of perfectly successful and accomplished girls miserable. </w:t>
      </w:r>
    </w:p>
    <w:p w:rsidR="003F040A" w:rsidRDefault="003F040A" w:rsidP="00E515E8">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8E1D4D" w:rsidRDefault="008E1D4D" w:rsidP="00E515E8">
      <w:pPr>
        <w:spacing w:after="0" w:line="480" w:lineRule="auto"/>
        <w:rPr>
          <w:rFonts w:ascii="Times New Roman" w:hAnsi="Times New Roman" w:cs="Times New Roman"/>
          <w:sz w:val="24"/>
          <w:szCs w:val="24"/>
        </w:rPr>
      </w:pPr>
      <w:r>
        <w:rPr>
          <w:rFonts w:ascii="Times New Roman" w:hAnsi="Times New Roman" w:cs="Times New Roman"/>
          <w:sz w:val="24"/>
          <w:szCs w:val="24"/>
        </w:rPr>
        <w:tab/>
      </w: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Default="00CE46FE" w:rsidP="00E515E8">
      <w:pPr>
        <w:spacing w:after="0" w:line="480" w:lineRule="auto"/>
        <w:rPr>
          <w:rFonts w:ascii="Times New Roman" w:hAnsi="Times New Roman" w:cs="Times New Roman"/>
          <w:sz w:val="24"/>
          <w:szCs w:val="24"/>
        </w:rPr>
      </w:pPr>
    </w:p>
    <w:p w:rsidR="00CE46FE" w:rsidRPr="00CE46FE" w:rsidRDefault="00CE46FE" w:rsidP="00CE46FE">
      <w:pPr>
        <w:spacing w:after="0" w:line="480" w:lineRule="auto"/>
        <w:jc w:val="center"/>
        <w:rPr>
          <w:rFonts w:ascii="Times New Roman" w:hAnsi="Times New Roman" w:cs="Times New Roman"/>
          <w:sz w:val="24"/>
          <w:szCs w:val="24"/>
        </w:rPr>
      </w:pPr>
      <w:r w:rsidRPr="00CE46FE">
        <w:rPr>
          <w:rFonts w:ascii="Times New Roman" w:hAnsi="Times New Roman" w:cs="Times New Roman"/>
          <w:sz w:val="24"/>
          <w:szCs w:val="24"/>
        </w:rPr>
        <w:t>Work Cited</w:t>
      </w:r>
    </w:p>
    <w:p w:rsidR="00CE6DAC" w:rsidRDefault="00CE46FE" w:rsidP="00CE6DAC">
      <w:pPr>
        <w:spacing w:after="0" w:line="480" w:lineRule="auto"/>
        <w:rPr>
          <w:rFonts w:ascii="Times New Roman" w:hAnsi="Times New Roman" w:cs="Times New Roman"/>
          <w:sz w:val="24"/>
          <w:szCs w:val="24"/>
        </w:rPr>
      </w:pPr>
      <w:r w:rsidRPr="00CE46FE">
        <w:rPr>
          <w:rFonts w:ascii="Times New Roman" w:hAnsi="Times New Roman" w:cs="Times New Roman"/>
          <w:sz w:val="24"/>
          <w:szCs w:val="24"/>
        </w:rPr>
        <w:t xml:space="preserve">Piercy, Marge. "Barbie Doll." </w:t>
      </w:r>
      <w:r w:rsidRPr="00CE46FE">
        <w:rPr>
          <w:rFonts w:ascii="Times New Roman" w:hAnsi="Times New Roman" w:cs="Times New Roman"/>
          <w:i/>
          <w:iCs/>
          <w:sz w:val="24"/>
          <w:szCs w:val="24"/>
        </w:rPr>
        <w:t>Perrine's Literature: Structure, Sound, and Sense</w:t>
      </w:r>
      <w:r w:rsidRPr="00CE46FE">
        <w:rPr>
          <w:rFonts w:ascii="Times New Roman" w:hAnsi="Times New Roman" w:cs="Times New Roman"/>
          <w:sz w:val="24"/>
          <w:szCs w:val="24"/>
        </w:rPr>
        <w:t xml:space="preserve">. Eds. Thomas R. </w:t>
      </w:r>
    </w:p>
    <w:p w:rsidR="00CE46FE" w:rsidRDefault="00CE46FE" w:rsidP="00CE6DAC">
      <w:pPr>
        <w:spacing w:after="0" w:line="480" w:lineRule="auto"/>
        <w:ind w:firstLine="720"/>
        <w:rPr>
          <w:ins w:id="17" w:author=" " w:date="2009-11-18T20:18:00Z"/>
          <w:rFonts w:ascii="Times New Roman" w:hAnsi="Times New Roman" w:cs="Times New Roman"/>
          <w:sz w:val="24"/>
          <w:szCs w:val="24"/>
        </w:rPr>
      </w:pPr>
      <w:r w:rsidRPr="00CE46FE">
        <w:rPr>
          <w:rFonts w:ascii="Times New Roman" w:hAnsi="Times New Roman" w:cs="Times New Roman"/>
          <w:sz w:val="24"/>
          <w:szCs w:val="24"/>
        </w:rPr>
        <w:t>Arp and Greg Johnson. Toronto: Thomson Wadsworth, 2006. N. pag. Print.</w:t>
      </w:r>
    </w:p>
    <w:p w:rsidR="00F812F6" w:rsidRDefault="00F812F6" w:rsidP="00CE6DAC">
      <w:pPr>
        <w:spacing w:after="0" w:line="480" w:lineRule="auto"/>
        <w:ind w:firstLine="720"/>
        <w:rPr>
          <w:ins w:id="18" w:author=" " w:date="2009-11-18T20:18:00Z"/>
          <w:rFonts w:ascii="Times New Roman" w:hAnsi="Times New Roman" w:cs="Times New Roman"/>
          <w:sz w:val="24"/>
          <w:szCs w:val="24"/>
        </w:rPr>
      </w:pPr>
    </w:p>
    <w:p w:rsidR="00F812F6" w:rsidRDefault="00F812F6">
      <w:pPr>
        <w:rPr>
          <w:ins w:id="19" w:author=" " w:date="2009-11-18T20:18:00Z"/>
          <w:rFonts w:ascii="Times New Roman" w:hAnsi="Times New Roman" w:cs="Times New Roman"/>
          <w:sz w:val="24"/>
          <w:szCs w:val="24"/>
        </w:rPr>
      </w:pPr>
      <w:ins w:id="20" w:author=" " w:date="2009-11-18T20:18:00Z">
        <w:r>
          <w:rPr>
            <w:rFonts w:ascii="Times New Roman" w:hAnsi="Times New Roman" w:cs="Times New Roman"/>
            <w:sz w:val="24"/>
            <w:szCs w:val="24"/>
          </w:rPr>
          <w:br w:type="page"/>
        </w:r>
      </w:ins>
    </w:p>
    <w:p w:rsidR="00F812F6" w:rsidRPr="00CE46FE" w:rsidRDefault="00F812F6" w:rsidP="00CE6DAC">
      <w:pPr>
        <w:spacing w:after="0" w:line="480" w:lineRule="auto"/>
        <w:ind w:firstLine="720"/>
        <w:rPr>
          <w:rFonts w:ascii="Times New Roman" w:hAnsi="Times New Roman" w:cs="Times New Roman"/>
          <w:sz w:val="24"/>
          <w:szCs w:val="24"/>
        </w:rPr>
      </w:pPr>
      <w:ins w:id="21" w:author=" " w:date="2009-11-18T20:18:00Z">
        <w:r>
          <w:object w:dxaOrig="10747" w:dyaOrig="611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3.25pt;height:252.75pt" o:ole="">
              <v:imagedata r:id="rId7" o:title=""/>
            </v:shape>
            <o:OLEObject Type="Embed" ProgID="Excel.SheetBinaryMacroEnabled.12" ShapeID="_x0000_i1025" DrawAspect="Content" ObjectID="_1324218663" r:id="rId8"/>
          </w:object>
        </w:r>
      </w:ins>
    </w:p>
    <w:sectPr w:rsidR="00F812F6" w:rsidRPr="00CE46FE" w:rsidSect="000D5B02">
      <w:headerReference w:type="default" r:id="rId9"/>
      <w:pgSz w:w="12240" w:h="15840"/>
      <w:pgMar w:top="1440" w:right="1440" w:bottom="1440" w:left="1440" w:header="720"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0" w:author=" M. Lane" w:date="2010-01-05T08:38:00Z" w:initials="M. Lane">
    <w:p w:rsidR="00061287" w:rsidRDefault="00061287">
      <w:pPr>
        <w:pStyle w:val="CommentText"/>
      </w:pPr>
      <w:r>
        <w:rPr>
          <w:rStyle w:val="CommentReference"/>
        </w:rPr>
        <w:annotationRef/>
      </w:r>
      <w:r>
        <w:t>SIGNED: M. Lane – 1.5.10</w:t>
      </w:r>
    </w:p>
  </w:comment>
  <w:comment w:id="2" w:author=" " w:date="2010-01-04T18:51:00Z" w:initials="MSOffice">
    <w:p w:rsidR="000D0B98" w:rsidRDefault="000D0B98">
      <w:pPr>
        <w:pStyle w:val="CommentText"/>
      </w:pPr>
      <w:r>
        <w:rPr>
          <w:rStyle w:val="CommentReference"/>
        </w:rPr>
        <w:annotationRef/>
      </w:r>
      <w:r>
        <w:t>This is a little hard to follow.</w:t>
      </w:r>
    </w:p>
  </w:comment>
  <w:comment w:id="10" w:author=" " w:date="2009-11-18T20:14:00Z" w:initials="MSOffice">
    <w:p w:rsidR="000D0B98" w:rsidRDefault="000D0B98">
      <w:pPr>
        <w:pStyle w:val="CommentText"/>
      </w:pPr>
      <w:r>
        <w:rPr>
          <w:rStyle w:val="CommentReference"/>
        </w:rPr>
        <w:annotationRef/>
      </w:r>
      <w:r>
        <w:t>16.1</w:t>
      </w:r>
    </w:p>
  </w:comment>
  <w:comment w:id="13" w:author=" " w:date="2009-11-18T20:15:00Z" w:initials="MSOffice">
    <w:p w:rsidR="000D0B98" w:rsidRDefault="000D0B98">
      <w:pPr>
        <w:pStyle w:val="CommentText"/>
      </w:pPr>
      <w:r>
        <w:rPr>
          <w:rStyle w:val="CommentReference"/>
        </w:rPr>
        <w:annotationRef/>
      </w:r>
      <w:r>
        <w:t>5.2</w:t>
      </w:r>
    </w:p>
  </w:comment>
  <w:comment w:id="14" w:author=" " w:date="2009-11-18T20:17:00Z" w:initials="MSOffice">
    <w:p w:rsidR="00F812F6" w:rsidRDefault="00F812F6">
      <w:pPr>
        <w:pStyle w:val="CommentText"/>
      </w:pPr>
      <w:r>
        <w:rPr>
          <w:rStyle w:val="CommentReference"/>
        </w:rPr>
        <w:annotationRef/>
      </w:r>
      <w:r>
        <w:t>There are others?</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7641" w:rsidRDefault="00B77641" w:rsidP="00CE6DAC">
      <w:pPr>
        <w:spacing w:after="0" w:line="240" w:lineRule="auto"/>
      </w:pPr>
      <w:r>
        <w:separator/>
      </w:r>
    </w:p>
  </w:endnote>
  <w:endnote w:type="continuationSeparator" w:id="0">
    <w:p w:rsidR="00B77641" w:rsidRDefault="00B77641" w:rsidP="00CE6DA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8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7641" w:rsidRDefault="00B77641" w:rsidP="00CE6DAC">
      <w:pPr>
        <w:spacing w:after="0" w:line="240" w:lineRule="auto"/>
      </w:pPr>
      <w:r>
        <w:separator/>
      </w:r>
    </w:p>
  </w:footnote>
  <w:footnote w:type="continuationSeparator" w:id="0">
    <w:p w:rsidR="00B77641" w:rsidRDefault="00B77641" w:rsidP="00CE6DA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4"/>
        <w:szCs w:val="24"/>
      </w:rPr>
      <w:id w:val="22645969"/>
      <w:docPartObj>
        <w:docPartGallery w:val="Page Numbers (Top of Page)"/>
        <w:docPartUnique/>
      </w:docPartObj>
    </w:sdtPr>
    <w:sdtContent>
      <w:p w:rsidR="00CE6DAC" w:rsidRPr="00CE6DAC" w:rsidRDefault="00CE6DAC">
        <w:pPr>
          <w:pStyle w:val="Header"/>
          <w:jc w:val="right"/>
          <w:rPr>
            <w:rFonts w:ascii="Times New Roman" w:hAnsi="Times New Roman" w:cs="Times New Roman"/>
            <w:sz w:val="24"/>
            <w:szCs w:val="24"/>
          </w:rPr>
        </w:pPr>
        <w:r w:rsidRPr="00CE6DAC">
          <w:rPr>
            <w:rFonts w:ascii="Times New Roman" w:hAnsi="Times New Roman" w:cs="Times New Roman"/>
            <w:sz w:val="24"/>
            <w:szCs w:val="24"/>
          </w:rPr>
          <w:t xml:space="preserve">Johns </w:t>
        </w:r>
        <w:r w:rsidR="00F742B3" w:rsidRPr="00CE6DAC">
          <w:rPr>
            <w:rFonts w:ascii="Times New Roman" w:hAnsi="Times New Roman" w:cs="Times New Roman"/>
            <w:sz w:val="24"/>
            <w:szCs w:val="24"/>
          </w:rPr>
          <w:fldChar w:fldCharType="begin"/>
        </w:r>
        <w:r w:rsidRPr="00CE6DAC">
          <w:rPr>
            <w:rFonts w:ascii="Times New Roman" w:hAnsi="Times New Roman" w:cs="Times New Roman"/>
            <w:sz w:val="24"/>
            <w:szCs w:val="24"/>
          </w:rPr>
          <w:instrText xml:space="preserve"> PAGE   \* MERGEFORMAT </w:instrText>
        </w:r>
        <w:r w:rsidR="00F742B3" w:rsidRPr="00CE6DAC">
          <w:rPr>
            <w:rFonts w:ascii="Times New Roman" w:hAnsi="Times New Roman" w:cs="Times New Roman"/>
            <w:sz w:val="24"/>
            <w:szCs w:val="24"/>
          </w:rPr>
          <w:fldChar w:fldCharType="separate"/>
        </w:r>
        <w:r w:rsidR="00BB0524">
          <w:rPr>
            <w:rFonts w:ascii="Times New Roman" w:hAnsi="Times New Roman" w:cs="Times New Roman"/>
            <w:noProof/>
            <w:sz w:val="24"/>
            <w:szCs w:val="24"/>
          </w:rPr>
          <w:t>1</w:t>
        </w:r>
        <w:r w:rsidR="00F742B3" w:rsidRPr="00CE6DAC">
          <w:rPr>
            <w:rFonts w:ascii="Times New Roman" w:hAnsi="Times New Roman" w:cs="Times New Roman"/>
            <w:sz w:val="24"/>
            <w:szCs w:val="24"/>
          </w:rPr>
          <w:fldChar w:fldCharType="end"/>
        </w:r>
      </w:p>
    </w:sdtContent>
  </w:sdt>
  <w:p w:rsidR="00CE6DAC" w:rsidRDefault="00CE6DA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trackRevisions/>
  <w:defaultTabStop w:val="720"/>
  <w:characterSpacingControl w:val="doNotCompress"/>
  <w:hdrShapeDefaults>
    <o:shapedefaults v:ext="edit" spidmax="25602"/>
  </w:hdrShapeDefaults>
  <w:footnotePr>
    <w:footnote w:id="-1"/>
    <w:footnote w:id="0"/>
  </w:footnotePr>
  <w:endnotePr>
    <w:endnote w:id="-1"/>
    <w:endnote w:id="0"/>
  </w:endnotePr>
  <w:compat/>
  <w:rsids>
    <w:rsidRoot w:val="00AD6566"/>
    <w:rsid w:val="00061287"/>
    <w:rsid w:val="000D0B98"/>
    <w:rsid w:val="000D5B02"/>
    <w:rsid w:val="00181955"/>
    <w:rsid w:val="00202BFC"/>
    <w:rsid w:val="00231F76"/>
    <w:rsid w:val="002B753C"/>
    <w:rsid w:val="002C3C6D"/>
    <w:rsid w:val="002D1B3D"/>
    <w:rsid w:val="003B5D5A"/>
    <w:rsid w:val="003D11AB"/>
    <w:rsid w:val="003F040A"/>
    <w:rsid w:val="00431F4F"/>
    <w:rsid w:val="004548A2"/>
    <w:rsid w:val="004E4BA6"/>
    <w:rsid w:val="00603037"/>
    <w:rsid w:val="0063603D"/>
    <w:rsid w:val="00642795"/>
    <w:rsid w:val="00653EAF"/>
    <w:rsid w:val="006A0220"/>
    <w:rsid w:val="006E2164"/>
    <w:rsid w:val="00706647"/>
    <w:rsid w:val="00835F51"/>
    <w:rsid w:val="0086764C"/>
    <w:rsid w:val="008924CA"/>
    <w:rsid w:val="008B4D35"/>
    <w:rsid w:val="008C6DF7"/>
    <w:rsid w:val="008E1D4D"/>
    <w:rsid w:val="00904640"/>
    <w:rsid w:val="009206AD"/>
    <w:rsid w:val="009B55FB"/>
    <w:rsid w:val="009E6F9F"/>
    <w:rsid w:val="00A41474"/>
    <w:rsid w:val="00AD6566"/>
    <w:rsid w:val="00B54E32"/>
    <w:rsid w:val="00B745F5"/>
    <w:rsid w:val="00B77641"/>
    <w:rsid w:val="00BB0524"/>
    <w:rsid w:val="00C30682"/>
    <w:rsid w:val="00C90001"/>
    <w:rsid w:val="00CE46FE"/>
    <w:rsid w:val="00CE6DAC"/>
    <w:rsid w:val="00CF6083"/>
    <w:rsid w:val="00E41A81"/>
    <w:rsid w:val="00E515E8"/>
    <w:rsid w:val="00E6399F"/>
    <w:rsid w:val="00E711F2"/>
    <w:rsid w:val="00F02B7E"/>
    <w:rsid w:val="00F742B3"/>
    <w:rsid w:val="00F75EDE"/>
    <w:rsid w:val="00F812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5B0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E6DA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E6DAC"/>
  </w:style>
  <w:style w:type="paragraph" w:styleId="Footer">
    <w:name w:val="footer"/>
    <w:basedOn w:val="Normal"/>
    <w:link w:val="FooterChar"/>
    <w:uiPriority w:val="99"/>
    <w:semiHidden/>
    <w:unhideWhenUsed/>
    <w:rsid w:val="00CE6DAC"/>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CE6DAC"/>
  </w:style>
  <w:style w:type="character" w:styleId="CommentReference">
    <w:name w:val="annotation reference"/>
    <w:basedOn w:val="DefaultParagraphFont"/>
    <w:uiPriority w:val="99"/>
    <w:semiHidden/>
    <w:unhideWhenUsed/>
    <w:rsid w:val="000D0B98"/>
    <w:rPr>
      <w:sz w:val="16"/>
      <w:szCs w:val="16"/>
    </w:rPr>
  </w:style>
  <w:style w:type="paragraph" w:styleId="CommentText">
    <w:name w:val="annotation text"/>
    <w:basedOn w:val="Normal"/>
    <w:link w:val="CommentTextChar"/>
    <w:uiPriority w:val="99"/>
    <w:semiHidden/>
    <w:unhideWhenUsed/>
    <w:rsid w:val="000D0B98"/>
    <w:pPr>
      <w:spacing w:line="240" w:lineRule="auto"/>
    </w:pPr>
    <w:rPr>
      <w:sz w:val="20"/>
      <w:szCs w:val="20"/>
    </w:rPr>
  </w:style>
  <w:style w:type="character" w:customStyle="1" w:styleId="CommentTextChar">
    <w:name w:val="Comment Text Char"/>
    <w:basedOn w:val="DefaultParagraphFont"/>
    <w:link w:val="CommentText"/>
    <w:uiPriority w:val="99"/>
    <w:semiHidden/>
    <w:rsid w:val="000D0B98"/>
    <w:rPr>
      <w:sz w:val="20"/>
      <w:szCs w:val="20"/>
    </w:rPr>
  </w:style>
  <w:style w:type="paragraph" w:styleId="CommentSubject">
    <w:name w:val="annotation subject"/>
    <w:basedOn w:val="CommentText"/>
    <w:next w:val="CommentText"/>
    <w:link w:val="CommentSubjectChar"/>
    <w:uiPriority w:val="99"/>
    <w:semiHidden/>
    <w:unhideWhenUsed/>
    <w:rsid w:val="000D0B98"/>
    <w:rPr>
      <w:b/>
      <w:bCs/>
    </w:rPr>
  </w:style>
  <w:style w:type="character" w:customStyle="1" w:styleId="CommentSubjectChar">
    <w:name w:val="Comment Subject Char"/>
    <w:basedOn w:val="CommentTextChar"/>
    <w:link w:val="CommentSubject"/>
    <w:uiPriority w:val="99"/>
    <w:semiHidden/>
    <w:rsid w:val="000D0B98"/>
    <w:rPr>
      <w:b/>
      <w:bCs/>
    </w:rPr>
  </w:style>
  <w:style w:type="paragraph" w:styleId="BalloonText">
    <w:name w:val="Balloon Text"/>
    <w:basedOn w:val="Normal"/>
    <w:link w:val="BalloonTextChar"/>
    <w:uiPriority w:val="99"/>
    <w:semiHidden/>
    <w:unhideWhenUsed/>
    <w:rsid w:val="000D0B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D0B9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Binary_Worksheet1.xlsb"/><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760</Words>
  <Characters>4338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Customer</dc:creator>
  <cp:keywords/>
  <dc:description/>
  <cp:lastModifiedBy>Valued Customer</cp:lastModifiedBy>
  <cp:revision>2</cp:revision>
  <cp:lastPrinted>2009-11-11T04:15:00Z</cp:lastPrinted>
  <dcterms:created xsi:type="dcterms:W3CDTF">2010-01-05T22:45:00Z</dcterms:created>
  <dcterms:modified xsi:type="dcterms:W3CDTF">2010-01-05T22:45:00Z</dcterms:modified>
</cp:coreProperties>
</file>